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1449DE95" w:rsidR="003E4CCB" w:rsidRPr="00347388" w:rsidRDefault="003E4CCB" w:rsidP="003E4CCB">
      <w:pPr>
        <w:spacing w:line="360" w:lineRule="auto"/>
        <w:rPr>
          <w:rFonts w:cs="Arial"/>
          <w:sz w:val="20"/>
          <w:lang w:eastAsia="cs-CZ"/>
        </w:rPr>
      </w:pPr>
      <w:r w:rsidRPr="00347388">
        <w:rPr>
          <w:rFonts w:cs="Arial"/>
          <w:sz w:val="20"/>
          <w:lang w:eastAsia="cs-CZ"/>
        </w:rPr>
        <w:t>Dátum:</w:t>
      </w:r>
      <w:r w:rsidR="000922B4">
        <w:rPr>
          <w:rFonts w:cs="Arial"/>
          <w:sz w:val="20"/>
          <w:lang w:eastAsia="cs-CZ"/>
        </w:rPr>
        <w:t>06</w:t>
      </w:r>
      <w:r w:rsidRPr="00E25071">
        <w:rPr>
          <w:rFonts w:cs="Arial"/>
          <w:sz w:val="20"/>
          <w:lang w:eastAsia="cs-CZ"/>
        </w:rPr>
        <w:t xml:space="preserve">. </w:t>
      </w:r>
      <w:r w:rsidR="000922B4">
        <w:rPr>
          <w:rFonts w:cs="Arial"/>
          <w:sz w:val="20"/>
          <w:lang w:eastAsia="cs-CZ"/>
        </w:rPr>
        <w:t>02</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AAA42F8" w:rsidR="003E4CCB" w:rsidRDefault="003E4CCB" w:rsidP="003E4CCB">
      <w:pPr>
        <w:spacing w:line="360" w:lineRule="auto"/>
        <w:rPr>
          <w:rFonts w:cs="Arial"/>
          <w:sz w:val="20"/>
          <w:lang w:eastAsia="cs-CZ"/>
        </w:rPr>
      </w:pPr>
      <w:r w:rsidRPr="00347388">
        <w:rPr>
          <w:rFonts w:cs="Arial"/>
          <w:sz w:val="20"/>
          <w:lang w:eastAsia="cs-CZ"/>
        </w:rPr>
        <w:t xml:space="preserve">Dátum: </w:t>
      </w:r>
      <w:r w:rsidR="000922B4">
        <w:rPr>
          <w:rFonts w:cs="Arial"/>
          <w:sz w:val="20"/>
          <w:lang w:eastAsia="cs-CZ"/>
        </w:rPr>
        <w:t>06</w:t>
      </w:r>
      <w:r w:rsidRPr="00E25071">
        <w:rPr>
          <w:rFonts w:cs="Arial"/>
          <w:sz w:val="20"/>
          <w:lang w:eastAsia="cs-CZ"/>
        </w:rPr>
        <w:t>. </w:t>
      </w:r>
      <w:r w:rsidR="000922B4">
        <w:rPr>
          <w:rFonts w:cs="Arial"/>
          <w:sz w:val="20"/>
          <w:lang w:eastAsia="cs-CZ"/>
        </w:rPr>
        <w:t>02</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C8E5846" w:rsidR="003E4CCB" w:rsidRPr="00347388" w:rsidRDefault="006B41BD" w:rsidP="00140CE3">
      <w:pPr>
        <w:tabs>
          <w:tab w:val="left" w:pos="1134"/>
        </w:tabs>
        <w:spacing w:line="360" w:lineRule="auto"/>
        <w:rPr>
          <w:rFonts w:cs="Arial"/>
          <w:sz w:val="20"/>
          <w:lang w:eastAsia="cs-CZ"/>
        </w:rPr>
      </w:pPr>
      <w:r w:rsidRPr="008F2822">
        <w:t xml:space="preserve">Dátum: </w:t>
      </w:r>
      <w:r w:rsidR="000922B4">
        <w:t>06</w:t>
      </w:r>
      <w:r w:rsidRPr="00140CE3">
        <w:t>. </w:t>
      </w:r>
      <w:r w:rsidR="000922B4">
        <w:t>02</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4C3AFC90"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0922B4">
        <w:rPr>
          <w:rFonts w:cs="Arial"/>
          <w:sz w:val="20"/>
          <w:lang w:eastAsia="cs-CZ"/>
        </w:rPr>
        <w:t>06</w:t>
      </w:r>
      <w:r w:rsidRPr="00E25071">
        <w:rPr>
          <w:rFonts w:cs="Arial"/>
          <w:sz w:val="20"/>
          <w:lang w:eastAsia="cs-CZ"/>
        </w:rPr>
        <w:t>. </w:t>
      </w:r>
      <w:r w:rsidR="000922B4">
        <w:rPr>
          <w:rFonts w:cs="Arial"/>
          <w:sz w:val="20"/>
          <w:lang w:eastAsia="cs-CZ"/>
        </w:rPr>
        <w:t>02</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F402844"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0922B4">
        <w:rPr>
          <w:rFonts w:cs="Arial"/>
          <w:sz w:val="18"/>
          <w:lang w:eastAsia="cs-CZ"/>
        </w:rPr>
        <w:t>0</w:t>
      </w:r>
      <w:r w:rsidRPr="00E25071">
        <w:rPr>
          <w:rFonts w:cs="Arial"/>
          <w:sz w:val="18"/>
          <w:lang w:eastAsia="cs-CZ"/>
        </w:rPr>
        <w:t xml:space="preserve">; platnosť od: </w:t>
      </w:r>
      <w:r w:rsidR="000922B4">
        <w:rPr>
          <w:rFonts w:cs="Arial"/>
          <w:sz w:val="18"/>
          <w:lang w:eastAsia="cs-CZ"/>
        </w:rPr>
        <w:t>06</w:t>
      </w:r>
      <w:r w:rsidRPr="00E25071">
        <w:rPr>
          <w:rFonts w:cs="Arial"/>
          <w:sz w:val="18"/>
          <w:lang w:eastAsia="cs-CZ"/>
        </w:rPr>
        <w:t xml:space="preserve">. </w:t>
      </w:r>
      <w:r w:rsidR="000922B4">
        <w:rPr>
          <w:rFonts w:cs="Arial"/>
          <w:sz w:val="18"/>
          <w:lang w:eastAsia="cs-CZ"/>
        </w:rPr>
        <w:t>02</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0922B4">
        <w:rPr>
          <w:rFonts w:cs="Arial"/>
          <w:sz w:val="18"/>
          <w:lang w:eastAsia="cs-CZ"/>
        </w:rPr>
        <w:t>06</w:t>
      </w:r>
      <w:r w:rsidRPr="00E25071">
        <w:rPr>
          <w:rFonts w:cs="Arial"/>
          <w:sz w:val="18"/>
          <w:lang w:eastAsia="cs-CZ"/>
        </w:rPr>
        <w:t xml:space="preserve">. </w:t>
      </w:r>
      <w:r w:rsidR="000922B4">
        <w:rPr>
          <w:rFonts w:cs="Arial"/>
          <w:sz w:val="18"/>
          <w:lang w:eastAsia="cs-CZ"/>
        </w:rPr>
        <w:t>02</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636FFF">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636FFF">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636FFF">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636FFF">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636FFF">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636FFF">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636FFF">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636FFF">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636FFF">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636FFF">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636FFF">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636FFF">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57</w:t>
        </w:r>
        <w:r w:rsidR="00BF74B6" w:rsidRPr="00E135DC">
          <w:rPr>
            <w:rFonts w:cs="Arial"/>
            <w:noProof/>
            <w:webHidden/>
            <w:sz w:val="19"/>
            <w:szCs w:val="19"/>
          </w:rPr>
          <w:fldChar w:fldCharType="end"/>
        </w:r>
      </w:hyperlink>
    </w:p>
    <w:p w14:paraId="7F58E385" w14:textId="3DC97EA2" w:rsidR="00BF74B6" w:rsidRPr="00E135DC" w:rsidRDefault="00636FFF">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64</w:t>
        </w:r>
        <w:r w:rsidR="00BF74B6" w:rsidRPr="00E135DC">
          <w:rPr>
            <w:rFonts w:cs="Arial"/>
            <w:noProof/>
            <w:webHidden/>
            <w:sz w:val="19"/>
            <w:szCs w:val="19"/>
          </w:rPr>
          <w:fldChar w:fldCharType="end"/>
        </w:r>
      </w:hyperlink>
    </w:p>
    <w:p w14:paraId="101D5D81" w14:textId="760BDC6C" w:rsidR="00BF74B6" w:rsidRPr="00E135DC" w:rsidRDefault="00636FFF">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79</w:t>
        </w:r>
        <w:r w:rsidR="00BF74B6" w:rsidRPr="00E135DC">
          <w:rPr>
            <w:rFonts w:cs="Arial"/>
            <w:noProof/>
            <w:webHidden/>
            <w:sz w:val="19"/>
            <w:szCs w:val="19"/>
          </w:rPr>
          <w:fldChar w:fldCharType="end"/>
        </w:r>
      </w:hyperlink>
    </w:p>
    <w:p w14:paraId="5198DED3" w14:textId="401417B1"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84</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25C99981" w14:textId="1CB1F927" w:rsidR="00BF74B6" w:rsidRPr="00E135DC" w:rsidRDefault="00636FFF">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4212AEDF" w14:textId="72B0048A" w:rsidR="00BF74B6" w:rsidRPr="00E135DC" w:rsidRDefault="00636FFF">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87</w:t>
        </w:r>
        <w:r w:rsidR="00BF74B6" w:rsidRPr="00E135DC">
          <w:rPr>
            <w:rFonts w:cs="Arial"/>
            <w:noProof/>
            <w:webHidden/>
            <w:sz w:val="19"/>
            <w:szCs w:val="19"/>
          </w:rPr>
          <w:fldChar w:fldCharType="end"/>
        </w:r>
      </w:hyperlink>
    </w:p>
    <w:p w14:paraId="61CB8603" w14:textId="65AB04E3" w:rsidR="00BF74B6" w:rsidRPr="00E135DC" w:rsidRDefault="00636FFF">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636FFF">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71EC95BE" w14:textId="03A3311D" w:rsidR="00BF74B6" w:rsidRPr="00E135DC" w:rsidRDefault="00636FFF">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93</w:t>
        </w:r>
        <w:r w:rsidR="00BF74B6" w:rsidRPr="00E135DC">
          <w:rPr>
            <w:rFonts w:cs="Arial"/>
            <w:noProof/>
            <w:webHidden/>
            <w:sz w:val="19"/>
            <w:szCs w:val="19"/>
          </w:rPr>
          <w:fldChar w:fldCharType="end"/>
        </w:r>
      </w:hyperlink>
    </w:p>
    <w:p w14:paraId="1C39A013" w14:textId="269FCB87" w:rsidR="00BF74B6" w:rsidRPr="00E135DC" w:rsidRDefault="00636FFF">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110</w:t>
        </w:r>
        <w:r w:rsidR="00BF74B6" w:rsidRPr="00E135DC">
          <w:rPr>
            <w:rFonts w:cs="Arial"/>
            <w:noProof/>
            <w:webHidden/>
            <w:sz w:val="19"/>
            <w:szCs w:val="19"/>
          </w:rPr>
          <w:fldChar w:fldCharType="end"/>
        </w:r>
      </w:hyperlink>
    </w:p>
    <w:p w14:paraId="69BEAABA" w14:textId="5B4FB10A" w:rsidR="00BF74B6" w:rsidRPr="00E135DC" w:rsidRDefault="00636FFF">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114</w:t>
        </w:r>
        <w:r w:rsidR="00BF74B6" w:rsidRPr="00E135DC">
          <w:rPr>
            <w:rFonts w:cs="Arial"/>
            <w:noProof/>
            <w:webHidden/>
            <w:sz w:val="19"/>
            <w:szCs w:val="19"/>
          </w:rPr>
          <w:fldChar w:fldCharType="end"/>
        </w:r>
      </w:hyperlink>
    </w:p>
    <w:p w14:paraId="52A899C1" w14:textId="1B47B2EA" w:rsidR="00BF74B6" w:rsidRPr="00E135DC" w:rsidRDefault="00636FFF">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121</w:t>
        </w:r>
        <w:r w:rsidR="00BF74B6" w:rsidRPr="00E135DC">
          <w:rPr>
            <w:rFonts w:cs="Arial"/>
            <w:noProof/>
            <w:webHidden/>
            <w:sz w:val="19"/>
            <w:szCs w:val="19"/>
          </w:rPr>
          <w:fldChar w:fldCharType="end"/>
        </w:r>
      </w:hyperlink>
    </w:p>
    <w:p w14:paraId="291F6871" w14:textId="28A76C2A" w:rsidR="00BF74B6" w:rsidRPr="00E135DC" w:rsidRDefault="00636FFF">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126</w:t>
        </w:r>
        <w:r w:rsidR="00BF74B6" w:rsidRPr="00E135DC">
          <w:rPr>
            <w:rFonts w:cs="Arial"/>
            <w:noProof/>
            <w:webHidden/>
            <w:sz w:val="19"/>
            <w:szCs w:val="19"/>
          </w:rPr>
          <w:fldChar w:fldCharType="end"/>
        </w:r>
      </w:hyperlink>
    </w:p>
    <w:p w14:paraId="34F67D09" w14:textId="39ED40BA"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132</w:t>
        </w:r>
        <w:r w:rsidR="00BF74B6" w:rsidRPr="00E135DC">
          <w:rPr>
            <w:rFonts w:cs="Arial"/>
            <w:noProof/>
            <w:webHidden/>
            <w:sz w:val="19"/>
            <w:szCs w:val="19"/>
          </w:rPr>
          <w:fldChar w:fldCharType="end"/>
        </w:r>
      </w:hyperlink>
    </w:p>
    <w:p w14:paraId="6F278EC5" w14:textId="5DD9059F"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133</w:t>
        </w:r>
        <w:r w:rsidR="00BF74B6" w:rsidRPr="00E135DC">
          <w:rPr>
            <w:rFonts w:cs="Arial"/>
            <w:noProof/>
            <w:webHidden/>
            <w:sz w:val="19"/>
            <w:szCs w:val="19"/>
          </w:rPr>
          <w:fldChar w:fldCharType="end"/>
        </w:r>
      </w:hyperlink>
    </w:p>
    <w:p w14:paraId="5B9D06DD" w14:textId="69B98DBC" w:rsidR="00BF74B6" w:rsidRPr="00E135DC" w:rsidRDefault="00636FFF">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321D2A52" w14:textId="0E7F517F"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23ED640E" w14:textId="456633B4" w:rsidR="00BF74B6" w:rsidRPr="00E135DC" w:rsidRDefault="00636FFF">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138</w:t>
        </w:r>
        <w:r w:rsidR="00BF74B6" w:rsidRPr="00E135DC">
          <w:rPr>
            <w:rFonts w:cs="Arial"/>
            <w:noProof/>
            <w:webHidden/>
            <w:sz w:val="19"/>
            <w:szCs w:val="19"/>
          </w:rPr>
          <w:fldChar w:fldCharType="end"/>
        </w:r>
      </w:hyperlink>
    </w:p>
    <w:p w14:paraId="652445E0" w14:textId="7CDA4D90" w:rsidR="00BF74B6" w:rsidRPr="00E135DC" w:rsidRDefault="00636FFF">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145</w:t>
        </w:r>
        <w:r w:rsidR="00BF74B6" w:rsidRPr="00E135DC">
          <w:rPr>
            <w:rFonts w:cs="Arial"/>
            <w:noProof/>
            <w:webHidden/>
            <w:sz w:val="19"/>
            <w:szCs w:val="19"/>
          </w:rPr>
          <w:fldChar w:fldCharType="end"/>
        </w:r>
      </w:hyperlink>
    </w:p>
    <w:p w14:paraId="3B998595" w14:textId="5DDE90F6" w:rsidR="00BF74B6" w:rsidRPr="00E135DC" w:rsidRDefault="00636FFF">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146</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53BBB406"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r w:rsidR="002E1D0D" w:rsidRPr="0073389C">
        <w:rPr>
          <w:szCs w:val="19"/>
          <w:lang w:val="sk-SK"/>
        </w:rPr>
        <w:lastRenderedPageBreak/>
        <w:t>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w:t>
      </w:r>
      <w:r w:rsidRPr="0073389C">
        <w:rPr>
          <w:rFonts w:cs="Arial"/>
          <w:szCs w:val="19"/>
          <w:lang w:val="sk-SK"/>
        </w:rPr>
        <w:lastRenderedPageBreak/>
        <w:t>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w:t>
      </w:r>
      <w:r w:rsidR="00C6030F" w:rsidRPr="0073389C">
        <w:rPr>
          <w:szCs w:val="19"/>
          <w:lang w:val="sk-SK"/>
        </w:rPr>
        <w:lastRenderedPageBreak/>
        <w:t xml:space="preserve">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7E7B197F"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38E13F9"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3542D6F"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 Prijímateľ sumarizuje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lastRenderedPageBreak/>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4F5FA86E"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A161AA">
        <w:t>mimoriadna monitorovacia správa</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lastRenderedPageBreak/>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w:t>
      </w:r>
      <w:r>
        <w:rPr>
          <w:rFonts w:ascii="Arial" w:hAnsi="Arial"/>
          <w:color w:val="auto"/>
          <w:sz w:val="19"/>
          <w:lang w:val="sk-SK"/>
        </w:rPr>
        <w:lastRenderedPageBreak/>
        <w:t xml:space="preserve">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6FEFF921"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5A8990A"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lastRenderedPageBreak/>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lastRenderedPageBreak/>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lastRenderedPageBreak/>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5F75F4D8"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w:t>
      </w:r>
      <w:r w:rsidR="00A31FFB">
        <w:rPr>
          <w:rFonts w:ascii="Arial" w:hAnsi="Arial" w:cs="Arial"/>
          <w:sz w:val="19"/>
          <w:szCs w:val="19"/>
          <w:lang w:val="sk-SK" w:eastAsia="en-AU"/>
        </w:rPr>
        <w:t>v prípade prijatia prostriedkov</w:t>
      </w:r>
      <w:r w:rsidRPr="0073389C">
        <w:rPr>
          <w:rFonts w:ascii="Arial" w:hAnsi="Arial" w:cs="Arial"/>
          <w:sz w:val="19"/>
          <w:szCs w:val="19"/>
          <w:lang w:val="sk-SK" w:eastAsia="en-AU"/>
        </w:rPr>
        <w:t>).</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3"/>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lastRenderedPageBreak/>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w:t>
      </w:r>
      <w:r w:rsidRPr="0073389C">
        <w:lastRenderedPageBreak/>
        <w:t>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lastRenderedPageBreak/>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w:t>
      </w:r>
      <w:r w:rsidRPr="0073389C">
        <w:lastRenderedPageBreak/>
        <w:t>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Default="00AE5A8F" w:rsidP="008D155B">
      <w:pPr>
        <w:pStyle w:val="Odsekzoznamu"/>
        <w:numPr>
          <w:ilvl w:val="0"/>
          <w:numId w:val="7"/>
        </w:numPr>
        <w:spacing w:before="120" w:after="120" w:line="288" w:lineRule="auto"/>
        <w:ind w:left="567" w:hanging="283"/>
        <w:contextualSpacing w:val="0"/>
        <w:jc w:val="both"/>
      </w:pPr>
      <w:r w:rsidRPr="0073389C">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14:paraId="045254C4" w14:textId="68F20284"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14:paraId="658A9434" w14:textId="16523A73"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3"/>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14:paraId="10648727" w14:textId="24C40633"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14:paraId="7BA1AB19" w14:textId="31FF2C91" w:rsidR="00866C54" w:rsidRPr="000064C7" w:rsidRDefault="00866C54" w:rsidP="00AE6793">
      <w:pPr>
        <w:pStyle w:val="Odsekzoznamu"/>
        <w:numPr>
          <w:ilvl w:val="0"/>
          <w:numId w:val="125"/>
        </w:numPr>
        <w:spacing w:before="120" w:after="120" w:line="288" w:lineRule="auto"/>
        <w:jc w:val="both"/>
      </w:pPr>
      <w:r w:rsidRPr="00AE6793">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4"/>
      </w:r>
      <w:r w:rsidR="00877685">
        <w:t>,</w:t>
      </w:r>
    </w:p>
    <w:p w14:paraId="042DC650" w14:textId="255D9490"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14:paraId="6B1D91A6" w14:textId="6952CE9C"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14:paraId="68697C0C" w14:textId="60BB991D"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14:paraId="7A55CF3B" w14:textId="799F30FF"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14:paraId="6091D1FA" w14:textId="2C073143" w:rsidR="00AD59C9" w:rsidRPr="000064C7" w:rsidRDefault="00AD59C9" w:rsidP="00AE6793">
      <w:pPr>
        <w:pStyle w:val="Odsekzoznamu"/>
        <w:numPr>
          <w:ilvl w:val="0"/>
          <w:numId w:val="125"/>
        </w:numPr>
        <w:spacing w:before="120" w:after="120" w:line="288" w:lineRule="auto"/>
        <w:jc w:val="both"/>
      </w:pPr>
      <w:r>
        <w:lastRenderedPageBreak/>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14:paraId="29B3B56D" w14:textId="7336BDA6"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5"/>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 xml:space="preserve">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w:t>
      </w:r>
      <w:r w:rsidR="00BA629D" w:rsidRPr="0073389C">
        <w:lastRenderedPageBreak/>
        <w:t>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6"/>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 xml:space="preserve">aj za prácu odvedenú v rámci projektu, aj za iné činnosti, ktoré nesúvisia s projektom. Vystavovanie dvoch výplatných pások bude poskytovateľ posudzovať ako obchádzanie, resp. </w:t>
      </w:r>
      <w:r w:rsidRPr="0073389C">
        <w:lastRenderedPageBreak/>
        <w:t>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9"/>
      </w:r>
      <w:r w:rsidR="00694363" w:rsidRPr="0073389C">
        <w:t>),</w:t>
      </w:r>
      <w:r w:rsidRPr="0073389C">
        <w:t xml:space="preserve"> ako aj povinné odvody</w:t>
      </w:r>
      <w:r w:rsidRPr="0073389C">
        <w:rPr>
          <w:rStyle w:val="Odkaznapoznmkupodiarou"/>
          <w:sz w:val="19"/>
        </w:rPr>
        <w:footnoteReference w:id="30"/>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1"/>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2"/>
      </w:r>
      <w:r w:rsidRPr="0073389C">
        <w:t>), ako aj povinné odvody za zamestnávateľa</w:t>
      </w:r>
      <w:r w:rsidRPr="0073389C">
        <w:rPr>
          <w:rStyle w:val="Odkaznapoznmkupodiarou"/>
          <w:sz w:val="19"/>
        </w:rPr>
        <w:footnoteReference w:id="3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4"/>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5"/>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6"/>
      </w:r>
      <w:r w:rsidRPr="009B4AEF">
        <w:rPr>
          <w:rFonts w:cs="Arial"/>
          <w:color w:val="000000"/>
          <w:szCs w:val="19"/>
          <w:lang w:eastAsia="en-AU"/>
        </w:rPr>
        <w:t xml:space="preserve"> za predchádzajúcich 6 mesiacov </w:t>
      </w:r>
      <w:r w:rsidRPr="009B4AEF">
        <w:rPr>
          <w:rFonts w:cs="Arial"/>
          <w:color w:val="000000"/>
          <w:szCs w:val="19"/>
          <w:lang w:eastAsia="en-AU"/>
        </w:rPr>
        <w:lastRenderedPageBreak/>
        <w:t>(vrátane mesiaca, keď je odmena priznaná)</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9"/>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0"/>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w:t>
      </w:r>
      <w:r w:rsidRPr="0073389C">
        <w:rPr>
          <w:rFonts w:ascii="Arial" w:hAnsi="Arial" w:cs="Arial"/>
          <w:sz w:val="19"/>
          <w:szCs w:val="19"/>
          <w:lang w:val="sk-SK"/>
        </w:rPr>
        <w:lastRenderedPageBreak/>
        <w:t>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4"/>
      </w:r>
      <w:r w:rsidRPr="00B13AD8">
        <w:rPr>
          <w:rFonts w:cs="Arial"/>
          <w:szCs w:val="19"/>
        </w:rPr>
        <w:t>, ktorá zahŕňa výdavky na ubytovanie, stravné a cestovné v SR</w:t>
      </w:r>
      <w:r w:rsidRPr="00B13AD8">
        <w:rPr>
          <w:rStyle w:val="Odkaznapoznmkupodiarou"/>
          <w:rFonts w:cs="Arial"/>
          <w:sz w:val="19"/>
          <w:szCs w:val="19"/>
        </w:rPr>
        <w:footnoteReference w:id="45"/>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7"/>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8"/>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0"/>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5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3"/>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w:t>
      </w:r>
      <w:r w:rsidR="00621957">
        <w:rPr>
          <w:rFonts w:cs="Arial"/>
          <w:b w:val="0"/>
          <w:color w:val="auto"/>
          <w:sz w:val="19"/>
          <w:szCs w:val="19"/>
          <w:lang w:val="sk-SK"/>
        </w:rPr>
        <w:lastRenderedPageBreak/>
        <w:t xml:space="preserve">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6"/>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7"/>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8"/>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9"/>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2"/>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w:t>
      </w:r>
      <w:r w:rsidR="002E2814">
        <w:rPr>
          <w:rFonts w:cs="Arial"/>
        </w:rPr>
        <w:lastRenderedPageBreak/>
        <w:t xml:space="preserve">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3"/>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4"/>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t>Špecifiká jednotlivých systémov financovania</w:t>
      </w:r>
      <w:bookmarkEnd w:id="62"/>
      <w:bookmarkEnd w:id="63"/>
      <w:bookmarkEnd w:id="6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1"/>
      </w:r>
      <w:r w:rsidR="00AE5A8F" w:rsidRPr="0073389C">
        <w:t>:</w:t>
      </w:r>
    </w:p>
    <w:p w14:paraId="77F4A561" w14:textId="67D74C28" w:rsidR="006B7BE8" w:rsidRPr="00561705" w:rsidRDefault="006B7BE8" w:rsidP="006B7BE8">
      <w:pPr>
        <w:autoSpaceDE w:val="0"/>
        <w:autoSpaceDN w:val="0"/>
        <w:adjustRightInd w:val="0"/>
        <w:spacing w:before="120" w:after="120"/>
        <w:jc w:val="both"/>
        <w:rPr>
          <w:rFonts w:cs="Arial"/>
          <w:b/>
          <w:szCs w:val="16"/>
        </w:rPr>
      </w:pPr>
      <w:r>
        <w:rPr>
          <w:b/>
        </w:rPr>
        <w:lastRenderedPageBreak/>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lastRenderedPageBreak/>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lastRenderedPageBreak/>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w:t>
      </w:r>
      <w:r w:rsidRPr="0073389C">
        <w:lastRenderedPageBreak/>
        <w:t xml:space="preserve">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72"/>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w:t>
      </w:r>
      <w:r w:rsidRPr="0073389C">
        <w:rPr>
          <w:rFonts w:ascii="Arial" w:hAnsi="Arial" w:cs="Arial"/>
          <w:sz w:val="19"/>
          <w:szCs w:val="19"/>
          <w:lang w:val="sk-SK"/>
        </w:rPr>
        <w:lastRenderedPageBreak/>
        <w:t xml:space="preserve">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t>Ú</w:t>
      </w:r>
      <w:r w:rsidRPr="0073389C">
        <w:rPr>
          <w:lang w:val="sk-SK" w:eastAsia="cs-CZ"/>
        </w:rPr>
        <w:t>čtovné doklady a ich prílohy</w:t>
      </w:r>
      <w:bookmarkEnd w:id="65"/>
      <w:bookmarkEnd w:id="66"/>
      <w:bookmarkEnd w:id="6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6"/>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7"/>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1"/>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2"/>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lastRenderedPageBreak/>
        <w:t>pracovný výkaz (všeobecný pracovný výkaz</w:t>
      </w:r>
      <w:r w:rsidRPr="0073389C">
        <w:rPr>
          <w:rStyle w:val="Odkaznapoznmkupodiarou"/>
          <w:rFonts w:cs="Arial"/>
          <w:i/>
          <w:iCs/>
          <w:sz w:val="19"/>
          <w:szCs w:val="19"/>
          <w:lang w:val="sk-SK"/>
        </w:rPr>
        <w:footnoteReference w:id="85"/>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6"/>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6332EFE6" w:rsidR="006405AA" w:rsidRDefault="006405AA"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interné (pracovná zmluva, dohody</w:t>
      </w:r>
      <w:r w:rsidRPr="005668B8">
        <w:rPr>
          <w:rFonts w:eastAsia="Times New Roman" w:cs="Arial"/>
          <w:b/>
          <w:color w:val="auto"/>
          <w:szCs w:val="19"/>
          <w:lang w:val="sk-SK" w:eastAsia="en-US"/>
        </w:rPr>
        <w:t xml:space="preserve">) </w:t>
      </w:r>
      <w:r w:rsidRPr="008F3E68">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7"/>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lastRenderedPageBreak/>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451F7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2B1B68F8" w:rsidR="004A54D4" w:rsidRDefault="004A54D4"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náhrada mzdy a platu</w:t>
      </w:r>
      <w:r w:rsidRPr="005668B8">
        <w:rPr>
          <w:rFonts w:eastAsia="Times New Roman" w:cs="Arial"/>
          <w:b/>
          <w:color w:val="auto"/>
          <w:szCs w:val="19"/>
          <w:lang w:val="sk-SK" w:eastAsia="en-US"/>
        </w:rPr>
        <w:t xml:space="preserve"> </w:t>
      </w:r>
      <w:r w:rsidRPr="00EB0B04">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Pr="00EB0B04">
        <w:rPr>
          <w:rFonts w:eastAsia="Times New Roman" w:cs="Arial"/>
          <w:b/>
          <w:color w:val="auto"/>
          <w:szCs w:val="19"/>
          <w:lang w:val="sk-SK" w:eastAsia="en-US"/>
        </w:rPr>
        <w:t> 10)</w:t>
      </w:r>
      <w:r>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w:t>
      </w:r>
      <w:r w:rsidRPr="0073389C">
        <w:rPr>
          <w:lang w:val="sk-SK"/>
        </w:rPr>
        <w:lastRenderedPageBreak/>
        <w:t xml:space="preserve">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lastRenderedPageBreak/>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evidencia o daňových odpisoch (napr. odpisový plán, ktorý zahŕňa daňové odpisy) alebo evidencia o účtovných odpisoch - odpisový plán (v prípade nehmotného majetku a zariadenia/vybavenia, ktorého </w:t>
      </w:r>
      <w:r w:rsidRPr="0073389C">
        <w:rPr>
          <w:rFonts w:ascii="Arial" w:hAnsi="Arial" w:cs="Arial"/>
          <w:sz w:val="19"/>
          <w:szCs w:val="19"/>
          <w:lang w:val="sk-SK"/>
        </w:rPr>
        <w:lastRenderedPageBreak/>
        <w:t>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440636387"/>
      <w:r w:rsidR="009D7F63" w:rsidRPr="0073389C">
        <w:rPr>
          <w:lang w:val="sk-SK"/>
        </w:rPr>
        <w:t>Nezrovnalosti a vysporiadanie finančných vzťahov</w:t>
      </w:r>
      <w:bookmarkEnd w:id="116"/>
      <w:bookmarkEnd w:id="117"/>
      <w:bookmarkEnd w:id="118"/>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 xml:space="preserve">partnera </w:t>
      </w:r>
      <w:r w:rsidR="00D52444" w:rsidRPr="00561705">
        <w:rPr>
          <w:rFonts w:cs="Arial"/>
          <w:szCs w:val="16"/>
        </w:rPr>
        <w:lastRenderedPageBreak/>
        <w:t>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9"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lastRenderedPageBreak/>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440636388"/>
      <w:bookmarkEnd w:id="120"/>
      <w:r w:rsidRPr="0073389C">
        <w:rPr>
          <w:lang w:val="sk-SK"/>
        </w:rPr>
        <w:t>Verejné obstarávanie</w:t>
      </w:r>
      <w:bookmarkEnd w:id="121"/>
      <w:bookmarkEnd w:id="122"/>
      <w:bookmarkEnd w:id="123"/>
    </w:p>
    <w:p w14:paraId="7A55D246" w14:textId="738F16D2"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lastRenderedPageBreak/>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0" w:name="_Toc440372878"/>
      <w:bookmarkStart w:id="131" w:name="_Toc440636389"/>
      <w:r w:rsidRPr="0073389C">
        <w:rPr>
          <w:rFonts w:cs="Arial"/>
          <w:lang w:val="sk-SK"/>
        </w:rPr>
        <w:t>Plán obstarávaní</w:t>
      </w:r>
      <w:bookmarkEnd w:id="128"/>
      <w:bookmarkEnd w:id="129"/>
      <w:bookmarkEnd w:id="130"/>
      <w:bookmarkEnd w:id="13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2" w:name="_Toc359942925"/>
      <w:bookmarkStart w:id="133" w:name="_Toc359943221"/>
      <w:bookmarkStart w:id="134" w:name="_Toc359943517"/>
      <w:bookmarkStart w:id="135" w:name="_Toc359943819"/>
      <w:bookmarkStart w:id="136" w:name="_Toc359944121"/>
      <w:bookmarkStart w:id="137" w:name="_Toc359944421"/>
      <w:bookmarkStart w:id="138" w:name="_Toc360024481"/>
      <w:bookmarkStart w:id="139" w:name="_Toc360030476"/>
      <w:bookmarkStart w:id="140" w:name="_Toc360031226"/>
      <w:bookmarkStart w:id="141" w:name="_Toc360109828"/>
      <w:bookmarkStart w:id="142" w:name="_Toc360110138"/>
      <w:bookmarkStart w:id="143" w:name="_Toc360118328"/>
      <w:bookmarkStart w:id="144" w:name="_Toc360118643"/>
      <w:bookmarkStart w:id="145" w:name="_Toc360031227"/>
      <w:bookmarkStart w:id="146" w:name="_Toc409190740"/>
      <w:bookmarkStart w:id="147" w:name="_Toc440372879"/>
      <w:bookmarkStart w:id="148" w:name="_Toc440636390"/>
      <w:bookmarkEnd w:id="132"/>
      <w:bookmarkEnd w:id="133"/>
      <w:bookmarkEnd w:id="134"/>
      <w:bookmarkEnd w:id="135"/>
      <w:bookmarkEnd w:id="136"/>
      <w:bookmarkEnd w:id="137"/>
      <w:bookmarkEnd w:id="138"/>
      <w:bookmarkEnd w:id="139"/>
      <w:bookmarkEnd w:id="140"/>
      <w:bookmarkEnd w:id="141"/>
      <w:bookmarkEnd w:id="142"/>
      <w:bookmarkEnd w:id="143"/>
      <w:bookmarkEnd w:id="144"/>
      <w:r w:rsidRPr="0073389C">
        <w:rPr>
          <w:lang w:val="sk-SK"/>
        </w:rPr>
        <w:t>Predpokladaná hodnota zákazky</w:t>
      </w:r>
      <w:bookmarkEnd w:id="145"/>
      <w:bookmarkEnd w:id="146"/>
      <w:r w:rsidRPr="0073389C">
        <w:rPr>
          <w:lang w:val="sk-SK"/>
        </w:rPr>
        <w:t xml:space="preserve"> (PHZ)</w:t>
      </w:r>
      <w:bookmarkEnd w:id="147"/>
      <w:bookmarkEnd w:id="14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w:t>
      </w:r>
      <w:r w:rsidRPr="00A83C79">
        <w:lastRenderedPageBreak/>
        <w:t xml:space="preserve">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9" w:name="_Toc359942927"/>
      <w:bookmarkStart w:id="150" w:name="_Toc359943223"/>
      <w:bookmarkStart w:id="151" w:name="_Toc359943519"/>
      <w:bookmarkStart w:id="152" w:name="_Toc359943821"/>
      <w:bookmarkStart w:id="153" w:name="_Toc359944123"/>
      <w:bookmarkStart w:id="154" w:name="_Toc359944423"/>
      <w:bookmarkStart w:id="155" w:name="_Toc360024483"/>
      <w:bookmarkStart w:id="156" w:name="_Toc360030478"/>
      <w:bookmarkStart w:id="157" w:name="_Toc360031228"/>
      <w:bookmarkStart w:id="158" w:name="_Toc360109830"/>
      <w:bookmarkStart w:id="159" w:name="_Toc360110140"/>
      <w:bookmarkStart w:id="160" w:name="_Toc360118330"/>
      <w:bookmarkStart w:id="161" w:name="_Toc360118645"/>
      <w:bookmarkStart w:id="162" w:name="_Toc409190741"/>
      <w:bookmarkStart w:id="163" w:name="_Toc360031229"/>
      <w:bookmarkStart w:id="164" w:name="_Toc440372880"/>
      <w:bookmarkStart w:id="165" w:name="_Toc440636391"/>
      <w:bookmarkEnd w:id="149"/>
      <w:bookmarkEnd w:id="150"/>
      <w:bookmarkEnd w:id="151"/>
      <w:bookmarkEnd w:id="152"/>
      <w:bookmarkEnd w:id="153"/>
      <w:bookmarkEnd w:id="154"/>
      <w:bookmarkEnd w:id="155"/>
      <w:bookmarkEnd w:id="156"/>
      <w:bookmarkEnd w:id="157"/>
      <w:bookmarkEnd w:id="158"/>
      <w:bookmarkEnd w:id="159"/>
      <w:bookmarkEnd w:id="160"/>
      <w:bookmarkEnd w:id="161"/>
      <w:r w:rsidRPr="0073389C">
        <w:rPr>
          <w:lang w:val="sk-SK"/>
        </w:rPr>
        <w:t>Povinnosť uzatvoriť zmluvu</w:t>
      </w:r>
      <w:bookmarkEnd w:id="162"/>
      <w:bookmarkEnd w:id="163"/>
      <w:bookmarkEnd w:id="164"/>
      <w:bookmarkEnd w:id="16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6" w:name="_Toc440372881"/>
      <w:bookmarkStart w:id="167" w:name="_Toc440636392"/>
      <w:r w:rsidRPr="0073389C">
        <w:rPr>
          <w:lang w:val="sk-SK"/>
        </w:rPr>
        <w:t>Finančné limity</w:t>
      </w:r>
      <w:bookmarkEnd w:id="166"/>
      <w:bookmarkEnd w:id="167"/>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8" w:name="_Toc440372882"/>
      <w:bookmarkStart w:id="169" w:name="_Toc440636393"/>
      <w:r w:rsidRPr="0073389C">
        <w:rPr>
          <w:lang w:val="sk-SK"/>
        </w:rPr>
        <w:t>Všeobecné ustanovenia</w:t>
      </w:r>
      <w:bookmarkEnd w:id="168"/>
      <w:bookmarkEnd w:id="169"/>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1C5031">
        <w:rPr>
          <w:rFonts w:ascii="Arial" w:hAnsi="Arial" w:cs="Arial"/>
          <w:i/>
          <w:sz w:val="19"/>
          <w:szCs w:val="19"/>
        </w:rPr>
        <w:t xml:space="preserve">Dôležité upozornenie: </w:t>
      </w:r>
      <w:r w:rsidRPr="001C5031">
        <w:rPr>
          <w:rFonts w:ascii="Arial" w:hAnsi="Arial" w:cs="Arial"/>
          <w:b w:val="0"/>
          <w:sz w:val="19"/>
          <w:szCs w:val="19"/>
        </w:rPr>
        <w:t xml:space="preserve">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w:t>
      </w:r>
      <w:r w:rsidRPr="001C5031">
        <w:rPr>
          <w:rFonts w:ascii="Arial" w:hAnsi="Arial" w:cs="Arial"/>
          <w:b w:val="0"/>
          <w:sz w:val="19"/>
          <w:szCs w:val="19"/>
        </w:rPr>
        <w:lastRenderedPageBreak/>
        <w:t>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 xml:space="preserve">rijímateľ </w:t>
      </w:r>
      <w:r w:rsidRPr="00DA7632">
        <w:rPr>
          <w:rFonts w:ascii="Arial" w:hAnsi="Arial" w:cs="Arial"/>
          <w:b w:val="0"/>
          <w:sz w:val="19"/>
          <w:szCs w:val="19"/>
        </w:rPr>
        <w:lastRenderedPageBreak/>
        <w:t>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lastRenderedPageBreak/>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003CE1B" w:rsidR="00D72FDB" w:rsidRPr="006077B1" w:rsidRDefault="009D7F63" w:rsidP="00215C00">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226E6E1D"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lastRenderedPageBreak/>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w:t>
      </w:r>
      <w:r w:rsidRPr="002255EE">
        <w:rPr>
          <w:color w:val="000000" w:themeColor="text1"/>
        </w:rPr>
        <w:lastRenderedPageBreak/>
        <w:t xml:space="preserve">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113A3A54"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0" w:name="_Toc418000109"/>
      <w:bookmarkStart w:id="171" w:name="_Toc440372883"/>
      <w:bookmarkStart w:id="172" w:name="_Toc440636394"/>
      <w:bookmarkEnd w:id="170"/>
      <w:r w:rsidRPr="00C477FA">
        <w:rPr>
          <w:lang w:val="sk-SK"/>
        </w:rPr>
        <w:t xml:space="preserve">Typy </w:t>
      </w:r>
      <w:r w:rsidRPr="0073389C">
        <w:rPr>
          <w:lang w:val="sk-SK"/>
        </w:rPr>
        <w:t>kontroly VO</w:t>
      </w:r>
      <w:bookmarkEnd w:id="171"/>
      <w:bookmarkEnd w:id="172"/>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lastRenderedPageBreak/>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w:t>
      </w:r>
      <w:r w:rsidRPr="001C44C7">
        <w:lastRenderedPageBreak/>
        <w:t xml:space="preserve">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 xml:space="preserve">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w:t>
      </w:r>
      <w:r w:rsidR="00B73EC8" w:rsidRPr="00B73EC8">
        <w:lastRenderedPageBreak/>
        <w:t>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w:t>
      </w:r>
      <w:r w:rsidRPr="006E4DBE">
        <w:lastRenderedPageBreak/>
        <w:t>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lastRenderedPageBreak/>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AC1FA10"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 xml:space="preserve">(pokiaľ sa jedná o povinnú osobu podľa zákona o  slobode informácií), pričom zmluva je už platná </w:t>
      </w:r>
      <w:r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 xml:space="preserve">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w:t>
      </w:r>
      <w:r w:rsidRPr="00E70656">
        <w:rPr>
          <w:rFonts w:cs="Arial"/>
          <w:szCs w:val="19"/>
        </w:rPr>
        <w:lastRenderedPageBreak/>
        <w:t>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lastRenderedPageBreak/>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lastRenderedPageBreak/>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sa vykoná podľa verzie Príručky pre prijímateľa účinnej v čase predloženia čiastkových zákaziek zadávaných na základe </w:t>
      </w:r>
      <w:r w:rsidRPr="00F84F81">
        <w:lastRenderedPageBreak/>
        <w:t>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6CDAF71" w:rsidR="007D11DA" w:rsidRDefault="007D11DA" w:rsidP="007D11DA">
      <w:pPr>
        <w:tabs>
          <w:tab w:val="left" w:pos="1014"/>
        </w:tabs>
        <w:spacing w:before="120" w:after="120" w:line="288" w:lineRule="auto"/>
        <w:jc w:val="both"/>
      </w:pPr>
      <w:r>
        <w:lastRenderedPageBreak/>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6F10DC86"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40E9CA39"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72DD2DCA"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w:t>
      </w:r>
      <w:r w:rsidRPr="00721741">
        <w:lastRenderedPageBreak/>
        <w:t xml:space="preserve">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C3B0567"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6210542"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lastRenderedPageBreak/>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6BD39CAD"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02E81AC"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1D4E2311" w:rsidR="00963E0D" w:rsidRPr="00963E0D" w:rsidRDefault="00525654" w:rsidP="00963E0D">
      <w:pPr>
        <w:spacing w:before="120" w:after="120" w:line="288" w:lineRule="auto"/>
        <w:jc w:val="both"/>
        <w:rPr>
          <w:rFonts w:cs="Arial"/>
          <w:szCs w:val="19"/>
        </w:rPr>
      </w:pPr>
      <w:r w:rsidRPr="00525654">
        <w:rPr>
          <w:rFonts w:cs="Arial"/>
          <w:szCs w:val="19"/>
        </w:rPr>
        <w:t>V prípadoch uvedených v </w:t>
      </w:r>
      <w:hyperlink w:anchor="kapitola_33727_ods_1" w:history="1">
        <w:r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lastRenderedPageBreak/>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9A40B7C"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3" w:name="_Toc440372884"/>
      <w:bookmarkStart w:id="174" w:name="_Toc440636395"/>
      <w:r w:rsidRPr="0073389C">
        <w:rPr>
          <w:lang w:val="sk-SK"/>
        </w:rPr>
        <w:lastRenderedPageBreak/>
        <w:t>Finančné opravy</w:t>
      </w:r>
      <w:bookmarkEnd w:id="173"/>
      <w:bookmarkEnd w:id="174"/>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lastRenderedPageBreak/>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xml:space="preserve">, ktorého súčasťou je okrem </w:t>
      </w:r>
      <w:r w:rsidRPr="0073389C">
        <w:lastRenderedPageBreak/>
        <w:t>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lastRenderedPageBreak/>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5" w:name="_Toc440372885"/>
      <w:bookmarkStart w:id="176" w:name="_Toc440636396"/>
      <w:r w:rsidRPr="0073389C">
        <w:rPr>
          <w:lang w:val="sk-SK"/>
        </w:rPr>
        <w:t>Postupy vo verejnom obstarávaní</w:t>
      </w:r>
      <w:bookmarkEnd w:id="175"/>
      <w:bookmarkEnd w:id="176"/>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w:t>
      </w:r>
      <w:r w:rsidR="00267484" w:rsidRPr="008A2C57">
        <w:rPr>
          <w:rFonts w:cs="Arial"/>
          <w:szCs w:val="19"/>
        </w:rPr>
        <w:lastRenderedPageBreak/>
        <w:t xml:space="preserve">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32A379B"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povinný postupovať podľa metodického pokynu CKO č. 5, ktorý upravuje postup pri určení finančných opráv za porušenie pravidiel a postupov VO</w:t>
      </w:r>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w:t>
      </w:r>
      <w:r w:rsidRPr="00602CB7">
        <w:rPr>
          <w:rFonts w:cs="Arial"/>
          <w:szCs w:val="19"/>
        </w:rPr>
        <w:lastRenderedPageBreak/>
        <w:t>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w:t>
      </w:r>
      <w:r w:rsidRPr="009F4290">
        <w:lastRenderedPageBreak/>
        <w:t xml:space="preserve">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220899AB"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Pr="0073389C"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215C00">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xml:space="preserve">, </w:t>
      </w:r>
      <w:r w:rsidR="000E5863" w:rsidRPr="00DD30A9">
        <w:rPr>
          <w:u w:val="single"/>
        </w:rPr>
        <w:lastRenderedPageBreak/>
        <w:t>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lastRenderedPageBreak/>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3EFBECDE"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7" w:history="1">
        <w:r w:rsidRPr="00A15E8E">
          <w:rPr>
            <w:rStyle w:val="Hypertextovprepojenie"/>
          </w:rPr>
          <w:t>k overovaniu hospodárnosti výdavkov</w:t>
        </w:r>
      </w:hyperlink>
      <w:r w:rsidRPr="00A15E8E">
        <w:rPr>
          <w:vertAlign w:val="superscript"/>
        </w:rPr>
        <w:footnoteReference w:id="107"/>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7" w:name="_Toc440372886"/>
      <w:bookmarkStart w:id="178" w:name="_Toc440636397"/>
      <w:r w:rsidRPr="0073389C">
        <w:rPr>
          <w:lang w:val="sk-SK"/>
        </w:rPr>
        <w:t>Zákazky nespadajúce pod zákon o verejnom obstarávaní</w:t>
      </w:r>
      <w:bookmarkEnd w:id="177"/>
      <w:bookmarkEnd w:id="178"/>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ŽoNFP, alebo až po schválení tejto ŽoNFP. </w:t>
      </w:r>
      <w:r w:rsidRPr="0073389C">
        <w:lastRenderedPageBreak/>
        <w:t>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w:t>
      </w:r>
      <w:r w:rsidRPr="001F7F84">
        <w:lastRenderedPageBreak/>
        <w:t>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w:t>
      </w:r>
      <w:r w:rsidRPr="00C047D6">
        <w:lastRenderedPageBreak/>
        <w:t xml:space="preserve">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lastRenderedPageBreak/>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xml:space="preserve">- napr. výročné správy, auditné správy, účtovná závierka, analytická evidencia v </w:t>
      </w:r>
      <w:r w:rsidRPr="0073389C">
        <w:lastRenderedPageBreak/>
        <w:t>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9" w:name="_Toc440372887"/>
      <w:bookmarkStart w:id="180" w:name="_Toc440636398"/>
      <w:r w:rsidRPr="0073389C">
        <w:rPr>
          <w:lang w:val="sk-SK"/>
        </w:rPr>
        <w:t>Konflikt záujmov</w:t>
      </w:r>
      <w:bookmarkEnd w:id="179"/>
      <w:bookmarkEnd w:id="180"/>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lastRenderedPageBreak/>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lastRenderedPageBreak/>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w:t>
            </w:r>
            <w:r w:rsidRPr="0073389C">
              <w:lastRenderedPageBreak/>
              <w:t xml:space="preserve">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 xml:space="preserve">indikuje ponuku „šitú na mieru“ s cieľom vyhnúť sa </w:t>
            </w:r>
            <w:r w:rsidRPr="0073389C">
              <w:lastRenderedPageBreak/>
              <w:t>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lastRenderedPageBreak/>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1" w:name="_Toc410907878"/>
      <w:bookmarkStart w:id="182" w:name="_Toc440372888"/>
      <w:bookmarkStart w:id="183" w:name="_Toc440636399"/>
      <w:r w:rsidRPr="0073389C">
        <w:rPr>
          <w:lang w:val="sk-SK"/>
        </w:rPr>
        <w:t>Informačný systém (ITMS2014+)</w:t>
      </w:r>
      <w:bookmarkEnd w:id="181"/>
      <w:bookmarkEnd w:id="182"/>
      <w:bookmarkEnd w:id="183"/>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 xml:space="preserve">Uvedené dokumenty, ktoré prijímateľ predkladá poskytovateľovi vypracováva vyplnením elektronického formulára, prostredníctvom verejného portálu ITMS2014+. Podrobný návod na korektné vypĺňanie </w:t>
      </w:r>
      <w:r w:rsidRPr="0073389C">
        <w:lastRenderedPageBreak/>
        <w:t>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4" w:name="_Toc440372889"/>
      <w:bookmarkStart w:id="185" w:name="_Toc440636400"/>
      <w:r w:rsidRPr="0073389C">
        <w:rPr>
          <w:lang w:val="sk-SK"/>
        </w:rPr>
        <w:t>Informovanie a komunikácia</w:t>
      </w:r>
      <w:bookmarkEnd w:id="184"/>
      <w:bookmarkEnd w:id="185"/>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6" w:name="_Toc440372890"/>
      <w:bookmarkStart w:id="187" w:name="_Toc440636401"/>
      <w:bookmarkStart w:id="188" w:name="_Toc410907880"/>
      <w:r w:rsidRPr="0073389C">
        <w:rPr>
          <w:rFonts w:ascii="Arial" w:hAnsi="Arial"/>
          <w:lang w:val="sk-SK"/>
        </w:rPr>
        <w:lastRenderedPageBreak/>
        <w:t>Kontrola a overovanie oprávnenosti výdavkov</w:t>
      </w:r>
      <w:bookmarkEnd w:id="186"/>
      <w:bookmarkEnd w:id="187"/>
      <w:r w:rsidRPr="0073389C">
        <w:rPr>
          <w:rFonts w:ascii="Arial" w:hAnsi="Arial"/>
          <w:lang w:val="sk-SK"/>
        </w:rPr>
        <w:t xml:space="preserve"> </w:t>
      </w:r>
      <w:bookmarkEnd w:id="188"/>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9" w:name="_Toc410907881"/>
      <w:bookmarkStart w:id="190" w:name="_Toc440372891"/>
      <w:bookmarkStart w:id="191" w:name="_Toc440636402"/>
      <w:r w:rsidRPr="0073389C">
        <w:rPr>
          <w:lang w:val="sk-SK"/>
        </w:rPr>
        <w:t xml:space="preserve">Administratívna </w:t>
      </w:r>
      <w:r w:rsidR="00F17DE9">
        <w:rPr>
          <w:lang w:val="sk-SK"/>
        </w:rPr>
        <w:t xml:space="preserve">finančná </w:t>
      </w:r>
      <w:r w:rsidRPr="0073389C">
        <w:rPr>
          <w:lang w:val="sk-SK"/>
        </w:rPr>
        <w:t>kontrola</w:t>
      </w:r>
      <w:bookmarkEnd w:id="189"/>
      <w:bookmarkEnd w:id="190"/>
      <w:bookmarkEnd w:id="191"/>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2" w:name="_Toc410907882"/>
      <w:bookmarkStart w:id="193" w:name="_Toc440372892"/>
      <w:bookmarkStart w:id="194" w:name="_Toc440636403"/>
      <w:r>
        <w:rPr>
          <w:lang w:val="sk-SK"/>
        </w:rPr>
        <w:t>Finančná k</w:t>
      </w:r>
      <w:r w:rsidR="009D7F63" w:rsidRPr="0073389C">
        <w:rPr>
          <w:lang w:val="sk-SK"/>
        </w:rPr>
        <w:t>ontrola na mieste</w:t>
      </w:r>
      <w:bookmarkEnd w:id="192"/>
      <w:bookmarkEnd w:id="193"/>
      <w:bookmarkEnd w:id="194"/>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5"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6" w:name="_Toc440372893"/>
      <w:bookmarkStart w:id="197" w:name="_Toc440636404"/>
      <w:r w:rsidRPr="0073389C">
        <w:rPr>
          <w:rFonts w:ascii="Arial" w:hAnsi="Arial"/>
          <w:lang w:val="sk-SK"/>
        </w:rPr>
        <w:lastRenderedPageBreak/>
        <w:t>Pr</w:t>
      </w:r>
      <w:r>
        <w:rPr>
          <w:rFonts w:ascii="Arial" w:hAnsi="Arial"/>
          <w:lang w:val="sk-SK"/>
        </w:rPr>
        <w:t>echodné a záverečné ustanovenia</w:t>
      </w:r>
      <w:bookmarkEnd w:id="196"/>
      <w:bookmarkEnd w:id="197"/>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8" w:name="_Toc440372894"/>
      <w:bookmarkStart w:id="199" w:name="_Toc440636405"/>
      <w:r w:rsidRPr="0073389C">
        <w:rPr>
          <w:rFonts w:ascii="Arial" w:hAnsi="Arial"/>
          <w:lang w:val="sk-SK"/>
        </w:rPr>
        <w:lastRenderedPageBreak/>
        <w:t>Prílohy</w:t>
      </w:r>
      <w:bookmarkEnd w:id="195"/>
      <w:bookmarkEnd w:id="198"/>
      <w:bookmarkEnd w:id="199"/>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1FC249CC"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61BADFE1"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C6B9C" w14:textId="77777777" w:rsidR="00636FFF" w:rsidRDefault="00636FFF">
      <w:r>
        <w:separator/>
      </w:r>
    </w:p>
    <w:p w14:paraId="380922CE" w14:textId="77777777" w:rsidR="00636FFF" w:rsidRDefault="00636FFF"/>
  </w:endnote>
  <w:endnote w:type="continuationSeparator" w:id="0">
    <w:p w14:paraId="0EA7962D" w14:textId="77777777" w:rsidR="00636FFF" w:rsidRDefault="00636FFF">
      <w:r>
        <w:continuationSeparator/>
      </w:r>
    </w:p>
    <w:p w14:paraId="4E38EC4D" w14:textId="77777777" w:rsidR="00636FFF" w:rsidRDefault="00636FFF"/>
  </w:endnote>
  <w:endnote w:type="continuationNotice" w:id="1">
    <w:p w14:paraId="18172FAF" w14:textId="77777777" w:rsidR="00636FFF" w:rsidRDefault="00636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altName w:val="Times New Roman"/>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AA590C" w:rsidRDefault="00AA590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AA590C" w:rsidRDefault="00AA590C">
    <w:pPr>
      <w:pStyle w:val="Pta"/>
      <w:jc w:val="right"/>
    </w:pPr>
    <w:r>
      <w:fldChar w:fldCharType="begin"/>
    </w:r>
    <w:r>
      <w:instrText xml:space="preserve"> PAGE   \* MERGEFORMAT </w:instrText>
    </w:r>
    <w:r>
      <w:fldChar w:fldCharType="separate"/>
    </w:r>
    <w:r w:rsidR="00897F7F">
      <w:rPr>
        <w:noProof/>
      </w:rPr>
      <w:t>2</w:t>
    </w:r>
    <w:r>
      <w:rPr>
        <w:noProof/>
      </w:rPr>
      <w:fldChar w:fldCharType="end"/>
    </w:r>
  </w:p>
  <w:p w14:paraId="5596B515" w14:textId="77777777" w:rsidR="00AA590C" w:rsidRPr="003530AF" w:rsidRDefault="00AA590C"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AA590C" w:rsidRDefault="00AA590C">
        <w:pPr>
          <w:pStyle w:val="Pta"/>
          <w:jc w:val="right"/>
        </w:pPr>
        <w:r>
          <w:fldChar w:fldCharType="begin"/>
        </w:r>
        <w:r>
          <w:instrText>PAGE   \* MERGEFORMAT</w:instrText>
        </w:r>
        <w:r>
          <w:fldChar w:fldCharType="separate"/>
        </w:r>
        <w:r w:rsidR="00897F7F" w:rsidRPr="00897F7F">
          <w:rPr>
            <w:noProof/>
            <w:lang w:val="sk-SK"/>
          </w:rPr>
          <w:t>1</w:t>
        </w:r>
        <w:r>
          <w:fldChar w:fldCharType="end"/>
        </w:r>
      </w:p>
    </w:sdtContent>
  </w:sdt>
  <w:p w14:paraId="3B48FDCA" w14:textId="77777777" w:rsidR="00AA590C" w:rsidRDefault="00AA590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EB951" w14:textId="77777777" w:rsidR="00636FFF" w:rsidRDefault="00636FFF">
      <w:r>
        <w:separator/>
      </w:r>
    </w:p>
    <w:p w14:paraId="00B830EC" w14:textId="77777777" w:rsidR="00636FFF" w:rsidRDefault="00636FFF"/>
  </w:footnote>
  <w:footnote w:type="continuationSeparator" w:id="0">
    <w:p w14:paraId="7758C63B" w14:textId="77777777" w:rsidR="00636FFF" w:rsidRDefault="00636FFF">
      <w:r>
        <w:continuationSeparator/>
      </w:r>
    </w:p>
    <w:p w14:paraId="23B9BEC8" w14:textId="77777777" w:rsidR="00636FFF" w:rsidRDefault="00636FFF"/>
  </w:footnote>
  <w:footnote w:type="continuationNotice" w:id="1">
    <w:p w14:paraId="430DA7CB" w14:textId="77777777" w:rsidR="00636FFF" w:rsidRDefault="00636FFF"/>
  </w:footnote>
  <w:footnote w:id="2">
    <w:p w14:paraId="7A55D546" w14:textId="77777777" w:rsidR="00AA590C" w:rsidRPr="009D7F63" w:rsidRDefault="00AA590C"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AA590C" w:rsidRPr="009D7F63" w:rsidRDefault="00AA590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AA590C" w:rsidRPr="009D7F63" w:rsidRDefault="00AA590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AA590C" w:rsidRPr="00587015" w:rsidRDefault="00AA590C"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AA590C" w:rsidRPr="009D7F63" w:rsidRDefault="00AA590C"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1802B6A5" w:rsidR="00AA590C" w:rsidRPr="003911A6" w:rsidRDefault="00AA590C">
      <w:pPr>
        <w:pStyle w:val="Textpoznmkypodiarou"/>
        <w:rPr>
          <w:del w:id="33" w:author="Autor"/>
          <w:lang w:val="sk-SK"/>
        </w:rPr>
      </w:pPr>
    </w:p>
  </w:footnote>
  <w:footnote w:id="8">
    <w:p w14:paraId="28C505C7" w14:textId="115896DC" w:rsidR="00AA590C" w:rsidRPr="00F20EE9" w:rsidRDefault="00AA590C">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AA590C" w:rsidRPr="005D70A1" w:rsidRDefault="00AA590C">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6CC7BD3B" w14:textId="5832019B" w:rsidR="00AA590C" w:rsidRPr="00E25071" w:rsidRDefault="00AA590C"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AA590C" w:rsidRPr="009D7F63" w:rsidRDefault="00AA590C"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AA590C" w:rsidRPr="009D7F63" w:rsidRDefault="00AA590C">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AA590C" w:rsidRPr="007D7535" w:rsidRDefault="00AA590C"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AA590C" w:rsidRPr="009D7F63" w:rsidRDefault="00AA590C"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AA590C" w:rsidRPr="009D7F63" w:rsidRDefault="00AA590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AA590C" w:rsidRPr="009D7F63" w:rsidRDefault="00AA590C"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AA590C" w:rsidRPr="009D7F63" w:rsidRDefault="00AA590C"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AA590C" w:rsidRPr="009D7F63" w:rsidRDefault="00AA590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AA590C" w:rsidRPr="00041D2E" w:rsidRDefault="00AA590C" w:rsidP="00041D2E">
      <w:pPr>
        <w:pStyle w:val="Textpoznmkypodiarou"/>
        <w:rPr>
          <w:lang w:val="sk-SK"/>
        </w:rPr>
      </w:pPr>
      <w:r w:rsidRPr="009D7F63">
        <w:rPr>
          <w:rFonts w:cs="Arial"/>
          <w:szCs w:val="16"/>
          <w:lang w:val="sk-SK" w:eastAsia="cs-CZ"/>
        </w:rPr>
        <w:t>4. pohonné hmoty.</w:t>
      </w:r>
    </w:p>
  </w:footnote>
  <w:footnote w:id="16">
    <w:p w14:paraId="7A55D551" w14:textId="77777777" w:rsidR="00AA590C" w:rsidRPr="009D7F63" w:rsidRDefault="00AA590C"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AA590C" w:rsidRPr="009D7F63" w:rsidRDefault="00AA590C"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AA590C" w:rsidRPr="009D7F63" w:rsidRDefault="00AA590C"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AA590C" w:rsidRDefault="00AA590C"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AA590C" w:rsidRPr="009D7F63" w:rsidRDefault="00AA590C">
      <w:pPr>
        <w:pStyle w:val="Textpoznmkypodiarou"/>
        <w:rPr>
          <w:rFonts w:cs="Arial"/>
          <w:szCs w:val="16"/>
          <w:lang w:val="sk-SK"/>
        </w:rPr>
      </w:pPr>
    </w:p>
  </w:footnote>
  <w:footnote w:id="20">
    <w:p w14:paraId="7A55D555" w14:textId="77777777" w:rsidR="00AA590C" w:rsidRPr="009D7F63" w:rsidRDefault="00AA590C"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AA590C" w:rsidRPr="006E4CC8" w:rsidRDefault="00AA590C"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AA590C" w:rsidRPr="007F7349" w:rsidRDefault="00AA590C"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AA590C" w:rsidRPr="00F41F62" w:rsidRDefault="00AA590C"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AA590C" w:rsidRPr="009D7F63" w:rsidRDefault="00AA590C"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7E1B0128" w14:textId="77777777" w:rsidR="00AA590C" w:rsidRDefault="00AA590C"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4">
    <w:p w14:paraId="6D0863AC" w14:textId="77777777" w:rsidR="00AA590C" w:rsidRDefault="00AA590C"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5">
    <w:p w14:paraId="4FEE481D" w14:textId="479E076B" w:rsidR="00AA590C" w:rsidRPr="004F28ED" w:rsidRDefault="00AA590C">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6">
    <w:p w14:paraId="3B927676" w14:textId="0B338479" w:rsidR="00AA590C" w:rsidRPr="00965E93" w:rsidRDefault="00AA590C"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7">
    <w:p w14:paraId="7A55D557" w14:textId="52DFEF6A" w:rsidR="00AA590C" w:rsidRPr="009D7F63" w:rsidRDefault="00AA590C"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8">
    <w:p w14:paraId="7A55D558" w14:textId="77777777" w:rsidR="00AA590C" w:rsidRPr="009D7F63" w:rsidRDefault="00AA590C"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14:paraId="17C29017"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14:paraId="7A55D559"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AA590C" w:rsidRPr="009D7F63" w:rsidRDefault="00AA590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14:paraId="7A55D55B"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2">
    <w:p w14:paraId="7A55D55C"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3">
    <w:p w14:paraId="7A55D55D" w14:textId="77777777" w:rsidR="00AA590C" w:rsidRPr="009D7F63" w:rsidRDefault="00AA590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AA590C" w:rsidRPr="009D7F63" w:rsidRDefault="00AA590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4">
    <w:p w14:paraId="7A55D55F" w14:textId="333E477A" w:rsidR="00AA590C" w:rsidRPr="00062F88" w:rsidRDefault="00AA590C"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5">
    <w:p w14:paraId="02F4C726" w14:textId="77777777" w:rsidR="00AA590C" w:rsidRDefault="00AA590C" w:rsidP="009B4AEF">
      <w:pPr>
        <w:pStyle w:val="Textpoznmkypodiarou"/>
        <w:jc w:val="both"/>
      </w:pPr>
      <w:r>
        <w:rPr>
          <w:rStyle w:val="Odkaznapoznmkupodiarou"/>
        </w:rPr>
        <w:footnoteRef/>
      </w:r>
      <w:r>
        <w:t xml:space="preserve"> Priznanie odmeny príslušnému zamestnancovi musí byť náležite zdôvodnené.</w:t>
      </w:r>
    </w:p>
  </w:footnote>
  <w:footnote w:id="36">
    <w:p w14:paraId="04763B2B" w14:textId="5A5D2FAF" w:rsidR="00AA590C" w:rsidRPr="00F72B7B" w:rsidRDefault="00AA590C"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7">
    <w:p w14:paraId="0388B3E2" w14:textId="4D28868F" w:rsidR="00AA590C" w:rsidRDefault="00AA590C"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8">
    <w:p w14:paraId="2E6985A0" w14:textId="77777777" w:rsidR="00AA590C" w:rsidRDefault="00AA590C"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9">
    <w:p w14:paraId="7A55D560" w14:textId="5738DA04" w:rsidR="00AA590C" w:rsidRPr="00027286" w:rsidRDefault="00AA590C"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0">
    <w:p w14:paraId="15B0D0EB" w14:textId="3E15725B" w:rsidR="00AA590C" w:rsidRPr="00AF0A84" w:rsidRDefault="00AA590C">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1">
    <w:p w14:paraId="7A55D564" w14:textId="77777777" w:rsidR="00AA590C" w:rsidRPr="009D7F63" w:rsidRDefault="00AA590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2">
    <w:p w14:paraId="6A48E5FC" w14:textId="67F6A6F7" w:rsidR="00AA590C" w:rsidRPr="00B275B2" w:rsidRDefault="00AA590C"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3">
    <w:p w14:paraId="75442DCC"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4">
    <w:p w14:paraId="539DE3AB"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5">
    <w:p w14:paraId="6B33FB00"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6">
    <w:p w14:paraId="44310DB6" w14:textId="77777777"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7">
    <w:p w14:paraId="28E7C95F" w14:textId="0B437969" w:rsidR="00AA590C" w:rsidRPr="001277DD" w:rsidRDefault="00AA590C"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8">
    <w:p w14:paraId="250CEFBD" w14:textId="33B32087" w:rsidR="00AA590C" w:rsidRPr="00923BC1" w:rsidRDefault="00AA590C"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9">
    <w:p w14:paraId="414F1A43" w14:textId="265724BA" w:rsidR="00AA590C" w:rsidRPr="00772F95" w:rsidRDefault="00AA590C"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0">
    <w:p w14:paraId="0C4735BA" w14:textId="1928CC24" w:rsidR="00AA590C" w:rsidRPr="008A522F" w:rsidRDefault="00AA590C"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1">
    <w:p w14:paraId="038A96C2" w14:textId="13120178" w:rsidR="00AA590C" w:rsidRPr="00CE0C11" w:rsidRDefault="00AA590C"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2">
    <w:p w14:paraId="59C496F8" w14:textId="77777777" w:rsidR="00AA590C" w:rsidRPr="00621D47" w:rsidRDefault="00AA590C"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3">
    <w:p w14:paraId="70BE8EFD" w14:textId="4D3737B4" w:rsidR="00AA590C" w:rsidRPr="00391F1C" w:rsidRDefault="00AA590C"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4">
    <w:p w14:paraId="7A55D567" w14:textId="77777777" w:rsidR="00AA590C" w:rsidRPr="009D7F63" w:rsidRDefault="00AA590C"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5">
    <w:p w14:paraId="7A55D568" w14:textId="77777777" w:rsidR="00AA590C" w:rsidRPr="009D7F63" w:rsidRDefault="00AA590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6">
    <w:p w14:paraId="7A55D569" w14:textId="77777777" w:rsidR="00AA590C" w:rsidRPr="009D7F63" w:rsidRDefault="00AA590C"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7">
    <w:p w14:paraId="7A55D56A" w14:textId="77777777" w:rsidR="00AA590C" w:rsidRPr="009D7F63" w:rsidRDefault="00AA590C"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8">
    <w:p w14:paraId="7A55D56B" w14:textId="77777777" w:rsidR="00AA590C" w:rsidRPr="009D7F63" w:rsidRDefault="00AA590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9">
    <w:p w14:paraId="7A55D56E" w14:textId="416A13B1" w:rsidR="00AA590C" w:rsidRPr="009D7F63" w:rsidRDefault="00AA590C"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0">
    <w:p w14:paraId="7DAB27E8" w14:textId="77777777" w:rsidR="00AA590C" w:rsidRPr="00405EED" w:rsidRDefault="00AA590C"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1">
    <w:p w14:paraId="7A55D570" w14:textId="36F68E99" w:rsidR="00AA590C" w:rsidRPr="009D7F63" w:rsidRDefault="00AA590C"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2">
    <w:p w14:paraId="7A55D571" w14:textId="77777777" w:rsidR="00AA590C" w:rsidRPr="009D7F63" w:rsidRDefault="00AA590C"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3">
    <w:p w14:paraId="7A55D573" w14:textId="77777777"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4">
    <w:p w14:paraId="7A55D574" w14:textId="77777777"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5">
    <w:p w14:paraId="7A55D575" w14:textId="2BC95C86" w:rsidR="00AA590C" w:rsidRPr="009D7F63" w:rsidRDefault="00AA590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6">
    <w:p w14:paraId="7A55D578" w14:textId="77777777" w:rsidR="00AA590C" w:rsidRPr="009D7F63" w:rsidRDefault="00AA590C"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7">
    <w:p w14:paraId="4F8F3C8B" w14:textId="77777777" w:rsidR="00AA590C" w:rsidRPr="009D7F63" w:rsidRDefault="00AA590C"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8">
    <w:p w14:paraId="451277DD" w14:textId="77777777" w:rsidR="00AA590C" w:rsidRPr="009D7F63" w:rsidRDefault="00AA590C"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9">
    <w:p w14:paraId="7A55D579" w14:textId="67088258" w:rsidR="00AA590C" w:rsidRPr="009D7F63" w:rsidRDefault="00AA590C"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0">
    <w:p w14:paraId="45573155" w14:textId="14B40576" w:rsidR="00AA590C" w:rsidRPr="001A7C8D" w:rsidRDefault="00AA590C">
      <w:pPr>
        <w:pStyle w:val="Textpoznmkypodiarou"/>
        <w:rPr>
          <w:lang w:val="sk-SK"/>
        </w:rPr>
      </w:pPr>
      <w:r>
        <w:rPr>
          <w:rStyle w:val="Odkaznapoznmkupodiarou"/>
        </w:rPr>
        <w:footnoteRef/>
      </w:r>
      <w:r>
        <w:t xml:space="preserve"> V zmysle ustanovenia § 22 ods. 2 zákona o finančnej kontrole</w:t>
      </w:r>
    </w:p>
  </w:footnote>
  <w:footnote w:id="71">
    <w:p w14:paraId="7A55D57A" w14:textId="77777777" w:rsidR="00AA590C" w:rsidRPr="009D7F63" w:rsidRDefault="00AA590C"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AA590C" w:rsidRPr="009D7F63" w:rsidRDefault="00AA590C">
      <w:pPr>
        <w:pStyle w:val="Textpoznmkypodiarou"/>
        <w:rPr>
          <w:rFonts w:cs="Arial"/>
          <w:szCs w:val="16"/>
          <w:lang w:val="sk-SK"/>
        </w:rPr>
      </w:pPr>
    </w:p>
  </w:footnote>
  <w:footnote w:id="72">
    <w:p w14:paraId="7A55D57C" w14:textId="77777777" w:rsidR="00AA590C" w:rsidRPr="009D7F63" w:rsidRDefault="00AA590C"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73">
    <w:p w14:paraId="7A55D57D"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4">
    <w:p w14:paraId="7A55D57E"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5">
    <w:p w14:paraId="7A55D57F" w14:textId="77777777" w:rsidR="00AA590C" w:rsidRPr="009D7F63" w:rsidRDefault="00AA590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6">
    <w:p w14:paraId="7A55D580" w14:textId="77777777" w:rsidR="00AA590C" w:rsidRPr="009D7F63" w:rsidRDefault="00AA590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7">
    <w:p w14:paraId="7A55D581"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8">
    <w:p w14:paraId="7A55D582" w14:textId="77777777" w:rsidR="00AA590C" w:rsidRPr="009D7F63" w:rsidRDefault="00AA590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9">
    <w:p w14:paraId="7A55D583" w14:textId="052EABFD" w:rsidR="00AA590C" w:rsidRPr="009D7F63" w:rsidRDefault="00AA590C"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AA590C" w:rsidRPr="009D7F63" w:rsidRDefault="00AA590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AA590C" w:rsidRPr="009D7F63" w:rsidRDefault="00AA590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AA590C" w:rsidRPr="002D4DD9" w:rsidRDefault="00AA590C"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0">
    <w:p w14:paraId="7A55D587" w14:textId="77777777" w:rsidR="00AA590C" w:rsidRPr="002D4DD9" w:rsidRDefault="00AA590C"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1">
    <w:p w14:paraId="7A55D588" w14:textId="3A6CB76A" w:rsidR="00AA590C" w:rsidRPr="00666AC8" w:rsidRDefault="00AA590C"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2">
    <w:p w14:paraId="7A55D589" w14:textId="5F9FD177" w:rsidR="00AA590C" w:rsidRPr="002D4DD9" w:rsidRDefault="00AA590C"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3">
    <w:p w14:paraId="7A55D58A" w14:textId="010C8D03" w:rsidR="00AA590C" w:rsidRPr="002D4DD9" w:rsidRDefault="00AA590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AA590C" w:rsidRPr="002D4DD9" w:rsidRDefault="00AA590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5">
    <w:p w14:paraId="7A55D58D" w14:textId="03BDB2CD" w:rsidR="00AA590C" w:rsidRPr="009D7F63" w:rsidRDefault="00AA590C"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6">
    <w:p w14:paraId="7A55D58E" w14:textId="5905C154"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7">
    <w:p w14:paraId="21B88E63" w14:textId="45116D8F" w:rsidR="00AA590C" w:rsidRPr="00DB1B99" w:rsidRDefault="00AA590C"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8">
    <w:p w14:paraId="18F68BE6" w14:textId="77777777" w:rsidR="00AA590C" w:rsidRPr="009D7F63" w:rsidRDefault="00AA590C"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AA590C" w:rsidRPr="00DD30A9" w:rsidRDefault="00AA590C"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AA590C" w:rsidRPr="009D7F63" w:rsidRDefault="00AA590C"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AA590C" w:rsidRPr="008D4874" w:rsidRDefault="00AA590C">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AA590C" w:rsidRPr="00A9227A" w:rsidRDefault="00AA590C"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4">
    <w:p w14:paraId="7A55D597" w14:textId="7291098D" w:rsidR="00AA590C" w:rsidRPr="009D7F63" w:rsidRDefault="00AA590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AA590C" w:rsidRPr="001D76D4" w:rsidRDefault="00AA590C">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AA590C" w:rsidRDefault="00636FFF" w:rsidP="009D7F63">
      <w:pPr>
        <w:pStyle w:val="Textpoznmkypodiarou"/>
        <w:rPr>
          <w:rFonts w:cs="Arial"/>
          <w:szCs w:val="16"/>
          <w:lang w:val="sk-SK"/>
        </w:rPr>
      </w:pPr>
      <w:hyperlink r:id="rId3" w:history="1">
        <w:r w:rsidR="00AA590C" w:rsidRPr="00D11568">
          <w:rPr>
            <w:rStyle w:val="Hypertextovprepojenie"/>
            <w:rFonts w:cs="Arial"/>
            <w:sz w:val="16"/>
            <w:szCs w:val="16"/>
            <w:lang w:val="sk-SK"/>
          </w:rPr>
          <w:t>http://www.uvo.gov.sk/legislativametodika-dohlad/metodicke-usmernenia/vseobecne-metodicke-usmernenia-zakon-c-252006-z-z--4bc.html</w:t>
        </w:r>
      </w:hyperlink>
      <w:r w:rsidR="00AA590C" w:rsidRPr="00D11568">
        <w:rPr>
          <w:rFonts w:cs="Arial"/>
          <w:szCs w:val="16"/>
          <w:lang w:val="sk-SK"/>
        </w:rPr>
        <w:t xml:space="preserve">  a http://www.uvo.gov.sk/legislativametodika-dohlad/metodicke-usmernenia/vseobecne-metodicke-usmernenia-zakon-c-3432015-z-z--51e.html</w:t>
      </w:r>
      <w:r w:rsidR="00AA590C" w:rsidRPr="00D11568" w:rsidDel="00D11568">
        <w:rPr>
          <w:rFonts w:cs="Arial"/>
          <w:szCs w:val="16"/>
          <w:lang w:val="sk-SK"/>
        </w:rPr>
        <w:t xml:space="preserve"> </w:t>
      </w:r>
      <w:r w:rsidR="00AA590C" w:rsidRPr="00552EAD">
        <w:rPr>
          <w:rStyle w:val="Odkaznapoznmkupodiarou"/>
          <w:rFonts w:cs="Arial"/>
          <w:szCs w:val="16"/>
          <w:vertAlign w:val="baseline"/>
        </w:rPr>
        <w:t xml:space="preserve"> </w:t>
      </w:r>
      <w:r w:rsidR="00AA590C" w:rsidRPr="009D7F63">
        <w:rPr>
          <w:rStyle w:val="Odkaznapoznmkupodiarou"/>
          <w:rFonts w:cs="Arial"/>
          <w:szCs w:val="16"/>
        </w:rPr>
        <w:footnoteRef/>
      </w:r>
    </w:p>
    <w:p w14:paraId="7A55D59A" w14:textId="542F27CA" w:rsidR="00AA590C" w:rsidRPr="009D7F63" w:rsidRDefault="00AA590C" w:rsidP="009D7F63">
      <w:pPr>
        <w:pStyle w:val="Textpoznmkypodiarou"/>
        <w:rPr>
          <w:rFonts w:cs="Arial"/>
          <w:szCs w:val="16"/>
          <w:lang w:val="sk-SK"/>
        </w:rPr>
      </w:pPr>
    </w:p>
  </w:footnote>
  <w:footnote w:id="99">
    <w:p w14:paraId="7A55D59B" w14:textId="77777777" w:rsidR="00AA590C" w:rsidRPr="009D7F63" w:rsidRDefault="00AA590C"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AA590C" w:rsidRPr="009D7F63" w:rsidRDefault="00AA590C"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AA590C" w:rsidRPr="009D7F63" w:rsidRDefault="00AA590C" w:rsidP="009D7F63">
      <w:pPr>
        <w:pStyle w:val="Textpoznmkypodiarou"/>
        <w:rPr>
          <w:rFonts w:cs="Arial"/>
          <w:szCs w:val="16"/>
        </w:rPr>
      </w:pPr>
    </w:p>
  </w:footnote>
  <w:footnote w:id="100">
    <w:p w14:paraId="7758003D" w14:textId="22D7C67A" w:rsidR="00AA590C" w:rsidRPr="00E70656" w:rsidRDefault="00AA590C">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AA590C" w:rsidRPr="009D7F63" w:rsidRDefault="00AA590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AA590C" w:rsidRPr="00963E0D" w:rsidRDefault="00AA590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AA590C" w:rsidRPr="009D7F63" w:rsidRDefault="00AA590C"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AA590C" w:rsidRDefault="00AA590C" w:rsidP="00A15E8E">
      <w:pPr>
        <w:pStyle w:val="Textpoznmkypodiarou"/>
        <w:jc w:val="both"/>
      </w:pPr>
      <w:r>
        <w:rPr>
          <w:rStyle w:val="Odkaznapoznmkupodiarou"/>
        </w:rPr>
        <w:footnoteRef/>
      </w:r>
      <w:r>
        <w:t xml:space="preserve"> MP CKO č. 18 k overovaniu hospodárnosti výdavkov</w:t>
      </w:r>
    </w:p>
  </w:footnote>
  <w:footnote w:id="108">
    <w:p w14:paraId="2A432946" w14:textId="35C29B09" w:rsidR="00AA590C" w:rsidRPr="001325C0" w:rsidRDefault="00AA590C">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AA590C" w:rsidRPr="001325C0" w:rsidRDefault="00AA590C">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0">
    <w:p w14:paraId="6CF6D88E" w14:textId="77777777" w:rsidR="00AA590C" w:rsidRPr="001325C0" w:rsidRDefault="00AA590C"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AA590C" w:rsidRPr="001325C0" w:rsidRDefault="00AA590C">
      <w:pPr>
        <w:pStyle w:val="Textpoznmkypodiarou"/>
        <w:rPr>
          <w:lang w:val="sk-SK"/>
        </w:rPr>
      </w:pPr>
    </w:p>
  </w:footnote>
  <w:footnote w:id="111">
    <w:p w14:paraId="60152099" w14:textId="6522BB22" w:rsidR="00AA590C" w:rsidRPr="00DF0865" w:rsidRDefault="00AA590C">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2">
    <w:p w14:paraId="7A55D5A3" w14:textId="77777777" w:rsidR="00AA590C" w:rsidRPr="009D7F63" w:rsidRDefault="00AA590C"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AA590C" w:rsidRDefault="00AA590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AA590C" w:rsidRDefault="00AA590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AA590C" w:rsidRDefault="00AA590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8">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9">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7">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9">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5">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1">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7">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1">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4">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6"/>
  </w:num>
  <w:num w:numId="2">
    <w:abstractNumId w:val="23"/>
  </w:num>
  <w:num w:numId="3">
    <w:abstractNumId w:val="91"/>
  </w:num>
  <w:num w:numId="4">
    <w:abstractNumId w:val="18"/>
  </w:num>
  <w:num w:numId="5">
    <w:abstractNumId w:val="41"/>
  </w:num>
  <w:num w:numId="6">
    <w:abstractNumId w:val="119"/>
  </w:num>
  <w:num w:numId="7">
    <w:abstractNumId w:val="118"/>
  </w:num>
  <w:num w:numId="8">
    <w:abstractNumId w:val="81"/>
  </w:num>
  <w:num w:numId="9">
    <w:abstractNumId w:val="98"/>
  </w:num>
  <w:num w:numId="10">
    <w:abstractNumId w:val="49"/>
  </w:num>
  <w:num w:numId="11">
    <w:abstractNumId w:val="78"/>
  </w:num>
  <w:num w:numId="12">
    <w:abstractNumId w:val="108"/>
  </w:num>
  <w:num w:numId="13">
    <w:abstractNumId w:val="1"/>
  </w:num>
  <w:num w:numId="14">
    <w:abstractNumId w:val="27"/>
  </w:num>
  <w:num w:numId="15">
    <w:abstractNumId w:val="59"/>
  </w:num>
  <w:num w:numId="16">
    <w:abstractNumId w:val="7"/>
  </w:num>
  <w:num w:numId="17">
    <w:abstractNumId w:val="8"/>
  </w:num>
  <w:num w:numId="18">
    <w:abstractNumId w:val="55"/>
  </w:num>
  <w:num w:numId="19">
    <w:abstractNumId w:val="82"/>
  </w:num>
  <w:num w:numId="20">
    <w:abstractNumId w:val="26"/>
  </w:num>
  <w:num w:numId="21">
    <w:abstractNumId w:val="57"/>
  </w:num>
  <w:num w:numId="22">
    <w:abstractNumId w:val="68"/>
  </w:num>
  <w:num w:numId="23">
    <w:abstractNumId w:val="9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3"/>
  </w:num>
  <w:num w:numId="28">
    <w:abstractNumId w:val="71"/>
  </w:num>
  <w:num w:numId="29">
    <w:abstractNumId w:val="99"/>
  </w:num>
  <w:num w:numId="30">
    <w:abstractNumId w:val="79"/>
  </w:num>
  <w:num w:numId="31">
    <w:abstractNumId w:val="114"/>
  </w:num>
  <w:num w:numId="32">
    <w:abstractNumId w:val="96"/>
  </w:num>
  <w:num w:numId="33">
    <w:abstractNumId w:val="104"/>
  </w:num>
  <w:num w:numId="34">
    <w:abstractNumId w:val="110"/>
  </w:num>
  <w:num w:numId="35">
    <w:abstractNumId w:val="40"/>
  </w:num>
  <w:num w:numId="36">
    <w:abstractNumId w:val="48"/>
  </w:num>
  <w:num w:numId="37">
    <w:abstractNumId w:val="46"/>
  </w:num>
  <w:num w:numId="38">
    <w:abstractNumId w:val="54"/>
  </w:num>
  <w:num w:numId="39">
    <w:abstractNumId w:val="66"/>
  </w:num>
  <w:num w:numId="40">
    <w:abstractNumId w:val="113"/>
  </w:num>
  <w:num w:numId="41">
    <w:abstractNumId w:val="2"/>
  </w:num>
  <w:num w:numId="42">
    <w:abstractNumId w:val="51"/>
  </w:num>
  <w:num w:numId="43">
    <w:abstractNumId w:val="77"/>
  </w:num>
  <w:num w:numId="44">
    <w:abstractNumId w:val="5"/>
  </w:num>
  <w:num w:numId="45">
    <w:abstractNumId w:val="34"/>
  </w:num>
  <w:num w:numId="46">
    <w:abstractNumId w:val="88"/>
  </w:num>
  <w:num w:numId="47">
    <w:abstractNumId w:val="97"/>
  </w:num>
  <w:num w:numId="48">
    <w:abstractNumId w:val="50"/>
  </w:num>
  <w:num w:numId="49">
    <w:abstractNumId w:val="69"/>
  </w:num>
  <w:num w:numId="50">
    <w:abstractNumId w:val="109"/>
  </w:num>
  <w:num w:numId="51">
    <w:abstractNumId w:val="33"/>
  </w:num>
  <w:num w:numId="52">
    <w:abstractNumId w:val="19"/>
  </w:num>
  <w:num w:numId="53">
    <w:abstractNumId w:val="9"/>
  </w:num>
  <w:num w:numId="54">
    <w:abstractNumId w:val="36"/>
  </w:num>
  <w:num w:numId="55">
    <w:abstractNumId w:val="24"/>
  </w:num>
  <w:num w:numId="56">
    <w:abstractNumId w:val="37"/>
  </w:num>
  <w:num w:numId="57">
    <w:abstractNumId w:val="16"/>
  </w:num>
  <w:num w:numId="58">
    <w:abstractNumId w:val="75"/>
  </w:num>
  <w:num w:numId="59">
    <w:abstractNumId w:val="52"/>
  </w:num>
  <w:num w:numId="60">
    <w:abstractNumId w:val="42"/>
  </w:num>
  <w:num w:numId="61">
    <w:abstractNumId w:val="85"/>
  </w:num>
  <w:num w:numId="62">
    <w:abstractNumId w:val="93"/>
  </w:num>
  <w:num w:numId="63">
    <w:abstractNumId w:val="63"/>
  </w:num>
  <w:num w:numId="64">
    <w:abstractNumId w:val="6"/>
  </w:num>
  <w:num w:numId="65">
    <w:abstractNumId w:val="32"/>
  </w:num>
  <w:num w:numId="66">
    <w:abstractNumId w:val="38"/>
  </w:num>
  <w:num w:numId="67">
    <w:abstractNumId w:val="15"/>
  </w:num>
  <w:num w:numId="68">
    <w:abstractNumId w:val="74"/>
  </w:num>
  <w:num w:numId="69">
    <w:abstractNumId w:val="17"/>
  </w:num>
  <w:num w:numId="70">
    <w:abstractNumId w:val="111"/>
  </w:num>
  <w:num w:numId="71">
    <w:abstractNumId w:val="58"/>
  </w:num>
  <w:num w:numId="72">
    <w:abstractNumId w:val="30"/>
  </w:num>
  <w:num w:numId="73">
    <w:abstractNumId w:val="105"/>
  </w:num>
  <w:num w:numId="74">
    <w:abstractNumId w:val="13"/>
  </w:num>
  <w:num w:numId="75">
    <w:abstractNumId w:val="116"/>
  </w:num>
  <w:num w:numId="76">
    <w:abstractNumId w:val="20"/>
  </w:num>
  <w:num w:numId="77">
    <w:abstractNumId w:val="115"/>
  </w:num>
  <w:num w:numId="78">
    <w:abstractNumId w:val="43"/>
  </w:num>
  <w:num w:numId="79">
    <w:abstractNumId w:val="120"/>
  </w:num>
  <w:num w:numId="80">
    <w:abstractNumId w:val="44"/>
  </w:num>
  <w:num w:numId="81">
    <w:abstractNumId w:val="28"/>
  </w:num>
  <w:num w:numId="82">
    <w:abstractNumId w:val="102"/>
  </w:num>
  <w:num w:numId="83">
    <w:abstractNumId w:val="61"/>
  </w:num>
  <w:num w:numId="84">
    <w:abstractNumId w:val="10"/>
  </w:num>
  <w:num w:numId="85">
    <w:abstractNumId w:val="31"/>
  </w:num>
  <w:num w:numId="86">
    <w:abstractNumId w:val="22"/>
  </w:num>
  <w:num w:numId="87">
    <w:abstractNumId w:val="80"/>
  </w:num>
  <w:num w:numId="88">
    <w:abstractNumId w:val="60"/>
  </w:num>
  <w:num w:numId="89">
    <w:abstractNumId w:val="35"/>
  </w:num>
  <w:num w:numId="90">
    <w:abstractNumId w:val="3"/>
  </w:num>
  <w:num w:numId="91">
    <w:abstractNumId w:val="112"/>
  </w:num>
  <w:num w:numId="92">
    <w:abstractNumId w:val="12"/>
  </w:num>
  <w:num w:numId="93">
    <w:abstractNumId w:val="47"/>
  </w:num>
  <w:num w:numId="94">
    <w:abstractNumId w:val="89"/>
  </w:num>
  <w:num w:numId="95">
    <w:abstractNumId w:val="84"/>
  </w:num>
  <w:num w:numId="96">
    <w:abstractNumId w:val="45"/>
  </w:num>
  <w:num w:numId="97">
    <w:abstractNumId w:val="67"/>
  </w:num>
  <w:num w:numId="98">
    <w:abstractNumId w:val="4"/>
  </w:num>
  <w:num w:numId="99">
    <w:abstractNumId w:val="70"/>
  </w:num>
  <w:num w:numId="100">
    <w:abstractNumId w:val="103"/>
  </w:num>
  <w:num w:numId="101">
    <w:abstractNumId w:val="90"/>
  </w:num>
  <w:num w:numId="102">
    <w:abstractNumId w:val="11"/>
  </w:num>
  <w:num w:numId="103">
    <w:abstractNumId w:val="64"/>
  </w:num>
  <w:num w:numId="104">
    <w:abstractNumId w:val="117"/>
  </w:num>
  <w:num w:numId="105">
    <w:abstractNumId w:val="62"/>
  </w:num>
  <w:num w:numId="106">
    <w:abstractNumId w:val="94"/>
  </w:num>
  <w:num w:numId="107">
    <w:abstractNumId w:val="83"/>
  </w:num>
  <w:num w:numId="108">
    <w:abstractNumId w:val="95"/>
  </w:num>
  <w:num w:numId="10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6"/>
  </w:num>
  <w:num w:numId="11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2"/>
  </w:num>
  <w:num w:numId="1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1"/>
  </w:num>
  <w:num w:numId="124">
    <w:abstractNumId w:val="39"/>
  </w:num>
  <w:num w:numId="125">
    <w:abstractNumId w:val="65"/>
  </w:num>
  <w:num w:numId="126">
    <w:abstractNumId w:val="100"/>
  </w:num>
  <w:num w:numId="127">
    <w:abstractNumId w:val="29"/>
  </w:num>
  <w:num w:numId="128">
    <w:abstractNumId w:val="87"/>
  </w:num>
  <w:num w:numId="129">
    <w:abstractNumId w:val="25"/>
  </w:num>
  <w:num w:numId="130">
    <w:abstractNumId w:val="107"/>
  </w:num>
  <w:num w:numId="131">
    <w:abstractNumId w:val="14"/>
  </w:num>
  <w:num w:numId="132">
    <w:abstractNumId w:val="101"/>
  </w:num>
  <w:num w:numId="133">
    <w:abstractNumId w:val="53"/>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42D"/>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04B"/>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031"/>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C00"/>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FF"/>
    <w:rsid w:val="00283AD7"/>
    <w:rsid w:val="00283B03"/>
    <w:rsid w:val="00284048"/>
    <w:rsid w:val="00284061"/>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1F72"/>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23"/>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6FF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B41"/>
    <w:rsid w:val="00662CF6"/>
    <w:rsid w:val="006639B8"/>
    <w:rsid w:val="00664561"/>
    <w:rsid w:val="00664641"/>
    <w:rsid w:val="0066562F"/>
    <w:rsid w:val="00665FF9"/>
    <w:rsid w:val="00666AC8"/>
    <w:rsid w:val="00667313"/>
    <w:rsid w:val="006678DA"/>
    <w:rsid w:val="00667A53"/>
    <w:rsid w:val="00670284"/>
    <w:rsid w:val="006705A5"/>
    <w:rsid w:val="0067095A"/>
    <w:rsid w:val="0067100F"/>
    <w:rsid w:val="006716B6"/>
    <w:rsid w:val="006719C8"/>
    <w:rsid w:val="00671D4D"/>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0F02"/>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425F"/>
    <w:rsid w:val="00894654"/>
    <w:rsid w:val="00894819"/>
    <w:rsid w:val="00894A29"/>
    <w:rsid w:val="00894D05"/>
    <w:rsid w:val="00895CB0"/>
    <w:rsid w:val="00895EFD"/>
    <w:rsid w:val="00896742"/>
    <w:rsid w:val="00896953"/>
    <w:rsid w:val="00897F7F"/>
    <w:rsid w:val="008A09EC"/>
    <w:rsid w:val="008A0B25"/>
    <w:rsid w:val="008A0C3A"/>
    <w:rsid w:val="008A0CE1"/>
    <w:rsid w:val="008A1A13"/>
    <w:rsid w:val="008A213D"/>
    <w:rsid w:val="008A2C57"/>
    <w:rsid w:val="008A2F9E"/>
    <w:rsid w:val="008A49CF"/>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C1E"/>
    <w:rsid w:val="008F2E18"/>
    <w:rsid w:val="008F34DC"/>
    <w:rsid w:val="008F3511"/>
    <w:rsid w:val="008F3850"/>
    <w:rsid w:val="008F3E50"/>
    <w:rsid w:val="008F3E68"/>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6973"/>
    <w:rsid w:val="009969EC"/>
    <w:rsid w:val="009974B4"/>
    <w:rsid w:val="00997944"/>
    <w:rsid w:val="00997DF4"/>
    <w:rsid w:val="009A0528"/>
    <w:rsid w:val="009A0658"/>
    <w:rsid w:val="009A1F8B"/>
    <w:rsid w:val="009A2054"/>
    <w:rsid w:val="009A27FA"/>
    <w:rsid w:val="009A3B71"/>
    <w:rsid w:val="009A4156"/>
    <w:rsid w:val="009A41D4"/>
    <w:rsid w:val="009A420D"/>
    <w:rsid w:val="009A4965"/>
    <w:rsid w:val="009A5181"/>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3C0"/>
    <w:rsid w:val="00E538ED"/>
    <w:rsid w:val="00E5394F"/>
    <w:rsid w:val="00E53FED"/>
    <w:rsid w:val="00E540B7"/>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A52"/>
    <w:rsid w:val="00F51BE5"/>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partnerskadohoda.gov.sk/data/files/1305_mp-cko-c-18-verzia-4.zip"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18D053-F753-4FA7-9D80-85A92065C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148</Pages>
  <Words>73613</Words>
  <Characters>419600</Characters>
  <Application>Microsoft Office Word</Application>
  <DocSecurity>0</DocSecurity>
  <Lines>3496</Lines>
  <Paragraphs>984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492229</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2017-11-28T09:33:00Z</dcterms:created>
  <dcterms:modified xsi:type="dcterms:W3CDTF">2018-02-06T09:56:00Z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